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PI: Jonathan Flombaum</w:t>
      </w:r>
    </w:p>
    <w:p w14:paraId="45757940" w14:textId="19A76C46"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2AFE4761" w:rsidR="000331A6" w:rsidRPr="004F06C2" w:rsidRDefault="00414318" w:rsidP="008B306C">
      <w:pPr>
        <w:rPr>
          <w:rFonts w:ascii="Times New Roman" w:hAnsi="Times New Roman" w:cs="Times New Roman"/>
          <w:b/>
          <w:sz w:val="28"/>
        </w:rPr>
      </w:pPr>
      <w:r>
        <w:rPr>
          <w:rFonts w:ascii="Times New Roman" w:hAnsi="Times New Roman" w:cs="Times New Roman"/>
          <w:b/>
          <w:sz w:val="28"/>
        </w:rPr>
        <w:t>Binocular Rivalry</w:t>
      </w:r>
    </w:p>
    <w:p w14:paraId="60117D04" w14:textId="33B6E636" w:rsidR="00F11A92" w:rsidRDefault="00611584" w:rsidP="00414318">
      <w:pPr>
        <w:rPr>
          <w:rFonts w:ascii="Times New Roman" w:hAnsi="Times New Roman" w:cs="Times New Roman"/>
        </w:rPr>
      </w:pPr>
      <w:r w:rsidRPr="004F06C2">
        <w:rPr>
          <w:rFonts w:ascii="Times New Roman" w:hAnsi="Times New Roman" w:cs="Times New Roman"/>
          <w:b/>
        </w:rPr>
        <w:t xml:space="preserve">Overview: </w:t>
      </w:r>
      <w:r w:rsidR="00414318">
        <w:rPr>
          <w:rFonts w:ascii="Times New Roman" w:hAnsi="Times New Roman" w:cs="Times New Roman"/>
        </w:rPr>
        <w:t>Why do people have two fo</w:t>
      </w:r>
      <w:r w:rsidR="006414F3">
        <w:rPr>
          <w:rFonts w:ascii="Times New Roman" w:hAnsi="Times New Roman" w:cs="Times New Roman"/>
        </w:rPr>
        <w:t xml:space="preserve">rward-facing eyes? </w:t>
      </w:r>
      <w:r w:rsidR="00E11E12">
        <w:rPr>
          <w:rFonts w:ascii="Times New Roman" w:hAnsi="Times New Roman" w:cs="Times New Roman"/>
        </w:rPr>
        <w:t>By</w:t>
      </w:r>
      <w:r w:rsidR="006414F3">
        <w:rPr>
          <w:rFonts w:ascii="Times New Roman" w:hAnsi="Times New Roman" w:cs="Times New Roman"/>
        </w:rPr>
        <w:t xml:space="preserve"> presenting the brain with two</w:t>
      </w:r>
      <w:r w:rsidR="00414318">
        <w:rPr>
          <w:rFonts w:ascii="Times New Roman" w:hAnsi="Times New Roman" w:cs="Times New Roman"/>
        </w:rPr>
        <w:t xml:space="preserve"> ever so slightly different images it becomes possible to </w:t>
      </w:r>
      <w:r w:rsidR="00E11E12">
        <w:rPr>
          <w:rFonts w:ascii="Times New Roman" w:hAnsi="Times New Roman" w:cs="Times New Roman"/>
        </w:rPr>
        <w:t>comprehend</w:t>
      </w:r>
      <w:r w:rsidR="00414318">
        <w:rPr>
          <w:rFonts w:ascii="Times New Roman" w:hAnsi="Times New Roman" w:cs="Times New Roman"/>
        </w:rPr>
        <w:t xml:space="preserve"> visual problems that are far more difficult</w:t>
      </w:r>
      <w:r w:rsidR="00E11E12">
        <w:rPr>
          <w:rFonts w:ascii="Times New Roman" w:hAnsi="Times New Roman" w:cs="Times New Roman"/>
        </w:rPr>
        <w:t xml:space="preserve"> to process</w:t>
      </w:r>
      <w:r w:rsidR="00414318">
        <w:rPr>
          <w:rFonts w:ascii="Times New Roman" w:hAnsi="Times New Roman" w:cs="Times New Roman"/>
        </w:rPr>
        <w:t xml:space="preserve"> </w:t>
      </w:r>
      <w:r w:rsidR="00E11E12">
        <w:rPr>
          <w:rFonts w:ascii="Times New Roman" w:hAnsi="Times New Roman" w:cs="Times New Roman"/>
        </w:rPr>
        <w:t xml:space="preserve">through </w:t>
      </w:r>
      <w:r w:rsidR="00414318">
        <w:rPr>
          <w:rFonts w:ascii="Times New Roman" w:hAnsi="Times New Roman" w:cs="Times New Roman"/>
        </w:rPr>
        <w:t>a single eye. Chief among these is the problem of 3-D perception, seeing the world in three dimensions, despite retinal inputs in only two dimensions.</w:t>
      </w:r>
    </w:p>
    <w:p w14:paraId="6D9941AB" w14:textId="3D8676E2" w:rsidR="00414318" w:rsidRDefault="00411162" w:rsidP="00414318">
      <w:pPr>
        <w:rPr>
          <w:rFonts w:ascii="Times New Roman" w:hAnsi="Times New Roman" w:cs="Times New Roman"/>
        </w:rPr>
      </w:pPr>
      <w:r>
        <w:rPr>
          <w:rFonts w:ascii="Times New Roman" w:hAnsi="Times New Roman" w:cs="Times New Roman"/>
        </w:rPr>
        <w:t>W</w:t>
      </w:r>
      <w:r w:rsidR="00414318">
        <w:rPr>
          <w:rFonts w:ascii="Times New Roman" w:hAnsi="Times New Roman" w:cs="Times New Roman"/>
        </w:rPr>
        <w:t>hat happens if each eye receives two completely different images? That does not happen in nature, to be sure</w:t>
      </w:r>
      <w:r>
        <w:rPr>
          <w:rFonts w:ascii="Times New Roman" w:hAnsi="Times New Roman" w:cs="Times New Roman"/>
        </w:rPr>
        <w:t>, b</w:t>
      </w:r>
      <w:r w:rsidR="00414318">
        <w:rPr>
          <w:rFonts w:ascii="Times New Roman" w:hAnsi="Times New Roman" w:cs="Times New Roman"/>
        </w:rPr>
        <w:t xml:space="preserve">ut it can be contrived in the </w:t>
      </w:r>
      <w:r>
        <w:rPr>
          <w:rFonts w:ascii="Times New Roman" w:hAnsi="Times New Roman" w:cs="Times New Roman"/>
        </w:rPr>
        <w:t>laboratory in a set-up called binocular rivalry.</w:t>
      </w:r>
    </w:p>
    <w:p w14:paraId="38CB343A" w14:textId="6A8BA12D" w:rsidR="00151E01" w:rsidRPr="00151E01" w:rsidRDefault="00414318" w:rsidP="008B306C">
      <w:pPr>
        <w:rPr>
          <w:rFonts w:ascii="Times New Roman" w:hAnsi="Times New Roman" w:cs="Times New Roman"/>
        </w:rPr>
      </w:pPr>
      <w:r>
        <w:rPr>
          <w:rFonts w:ascii="Times New Roman" w:hAnsi="Times New Roman" w:cs="Times New Roman"/>
        </w:rPr>
        <w:t>Binocular rivalry</w:t>
      </w:r>
      <w:r w:rsidR="00151E01">
        <w:rPr>
          <w:rFonts w:ascii="Times New Roman" w:hAnsi="Times New Roman" w:cs="Times New Roman"/>
        </w:rPr>
        <w:t xml:space="preserve"> is a common </w:t>
      </w:r>
      <w:r w:rsidR="00C82069">
        <w:rPr>
          <w:rFonts w:ascii="Times New Roman" w:hAnsi="Times New Roman" w:cs="Times New Roman"/>
        </w:rPr>
        <w:t xml:space="preserve">laboratory </w:t>
      </w:r>
      <w:r w:rsidR="00151E01">
        <w:rPr>
          <w:rFonts w:ascii="Times New Roman" w:hAnsi="Times New Roman" w:cs="Times New Roman"/>
        </w:rPr>
        <w:t xml:space="preserve">paradigm for investigating the </w:t>
      </w:r>
      <w:r>
        <w:rPr>
          <w:rFonts w:ascii="Times New Roman" w:hAnsi="Times New Roman" w:cs="Times New Roman"/>
        </w:rPr>
        <w:t xml:space="preserve">ways that the brain integrates information from two eyes, and in recent years, the mechanisms responsible for producing conscious experience. </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5ED088A" w14:textId="6E421DC3" w:rsidR="008376E1" w:rsidRPr="004F06C2" w:rsidRDefault="00414318" w:rsidP="008B306C">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Equipment</w:t>
      </w:r>
    </w:p>
    <w:p w14:paraId="716D4D6D" w14:textId="77777777" w:rsidR="008376E1" w:rsidRPr="004F06C2" w:rsidRDefault="008376E1" w:rsidP="008B306C">
      <w:pPr>
        <w:pStyle w:val="ListParagraph"/>
        <w:widowControl w:val="0"/>
        <w:autoSpaceDE w:val="0"/>
        <w:autoSpaceDN w:val="0"/>
        <w:adjustRightInd w:val="0"/>
        <w:rPr>
          <w:rFonts w:ascii="Times New Roman" w:hAnsi="Times New Roman"/>
          <w:b/>
          <w:lang w:val="en-GB"/>
        </w:rPr>
      </w:pPr>
    </w:p>
    <w:p w14:paraId="6189F0F8" w14:textId="4C8F0EAA" w:rsidR="00B00141" w:rsidRDefault="00414318" w:rsidP="00AF6052">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To easily produce binocular rivalry, use a pair of red-cyan glasses </w:t>
      </w:r>
      <w:r w:rsidR="00411162">
        <w:rPr>
          <w:rFonts w:ascii="Times New Roman" w:hAnsi="Times New Roman"/>
          <w:lang w:val="en-GB"/>
        </w:rPr>
        <w:t>(</w:t>
      </w:r>
      <w:r>
        <w:rPr>
          <w:rFonts w:ascii="Times New Roman" w:hAnsi="Times New Roman"/>
          <w:lang w:val="en-GB"/>
        </w:rPr>
        <w:t>Figure 1</w:t>
      </w:r>
      <w:r w:rsidR="00411162">
        <w:rPr>
          <w:rFonts w:ascii="Times New Roman" w:hAnsi="Times New Roman"/>
          <w:lang w:val="en-GB"/>
        </w:rPr>
        <w:t>)</w:t>
      </w:r>
      <w:r>
        <w:rPr>
          <w:rFonts w:ascii="Times New Roman" w:hAnsi="Times New Roman"/>
          <w:lang w:val="en-GB"/>
        </w:rPr>
        <w:t xml:space="preserve">. </w:t>
      </w:r>
      <w:r w:rsidR="000D2C46">
        <w:rPr>
          <w:rFonts w:ascii="Times New Roman" w:hAnsi="Times New Roman"/>
          <w:lang w:val="en-GB"/>
        </w:rPr>
        <w:t xml:space="preserve">The red lens will filter out red light before it reaches a viewer’s eye, and the cyan lens will filter out blue light. </w:t>
      </w:r>
      <w:r w:rsidR="00AF6052">
        <w:rPr>
          <w:rFonts w:ascii="Times New Roman" w:hAnsi="Times New Roman"/>
          <w:lang w:val="en-GB"/>
        </w:rPr>
        <w:t xml:space="preserve">This means that a blue tinted image won’t make it to the eye with the cyan lens, and a red tinted image won’t make it to the eye behind the red lens. </w:t>
      </w:r>
    </w:p>
    <w:p w14:paraId="09B33CD4" w14:textId="77777777" w:rsidR="00411162" w:rsidRDefault="00411162" w:rsidP="00411162">
      <w:pPr>
        <w:pStyle w:val="ListParagraph"/>
        <w:widowControl w:val="0"/>
        <w:autoSpaceDE w:val="0"/>
        <w:autoSpaceDN w:val="0"/>
        <w:adjustRightInd w:val="0"/>
        <w:ind w:left="1440"/>
        <w:rPr>
          <w:rFonts w:ascii="Times New Roman" w:hAnsi="Times New Roman"/>
          <w:lang w:val="en-GB"/>
        </w:rPr>
      </w:pPr>
    </w:p>
    <w:p w14:paraId="37AC361F" w14:textId="64A5074B" w:rsidR="00B00141" w:rsidRDefault="00B00141" w:rsidP="00AF6052">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A stopwatch will also be necessary.</w:t>
      </w:r>
    </w:p>
    <w:p w14:paraId="44AFCF9B" w14:textId="096BF516" w:rsidR="00B00141" w:rsidRDefault="00B00141" w:rsidP="00B00141">
      <w:pPr>
        <w:widowControl w:val="0"/>
        <w:autoSpaceDE w:val="0"/>
        <w:autoSpaceDN w:val="0"/>
        <w:adjustRightInd w:val="0"/>
        <w:jc w:val="center"/>
        <w:rPr>
          <w:rFonts w:ascii="Times New Roman" w:hAnsi="Times New Roman"/>
          <w:lang w:val="en-GB"/>
        </w:rPr>
      </w:pPr>
    </w:p>
    <w:p w14:paraId="14FC7CC5" w14:textId="1E469D09" w:rsidR="008376E1" w:rsidRPr="004F06C2" w:rsidRDefault="00AF6052" w:rsidP="008B306C">
      <w:pPr>
        <w:pStyle w:val="ListParagraph"/>
        <w:widowControl w:val="0"/>
        <w:numPr>
          <w:ilvl w:val="0"/>
          <w:numId w:val="1"/>
        </w:numPr>
        <w:autoSpaceDE w:val="0"/>
        <w:autoSpaceDN w:val="0"/>
        <w:adjustRightInd w:val="0"/>
        <w:spacing w:after="0"/>
        <w:rPr>
          <w:rFonts w:ascii="Times New Roman" w:hAnsi="Times New Roman"/>
          <w:b/>
          <w:lang w:val="en-GB"/>
        </w:rPr>
      </w:pPr>
      <w:r>
        <w:rPr>
          <w:rFonts w:ascii="Times New Roman" w:hAnsi="Times New Roman"/>
          <w:b/>
          <w:lang w:val="en-GB"/>
        </w:rPr>
        <w:t>Stimulus</w:t>
      </w:r>
    </w:p>
    <w:p w14:paraId="354B4EDC" w14:textId="77777777" w:rsidR="008376E1" w:rsidRPr="004F06C2" w:rsidRDefault="008376E1" w:rsidP="008B306C">
      <w:pPr>
        <w:pStyle w:val="ListParagraph"/>
        <w:widowControl w:val="0"/>
        <w:autoSpaceDE w:val="0"/>
        <w:autoSpaceDN w:val="0"/>
        <w:adjustRightInd w:val="0"/>
        <w:spacing w:after="0"/>
        <w:rPr>
          <w:rFonts w:ascii="Times New Roman" w:hAnsi="Times New Roman"/>
          <w:b/>
          <w:lang w:val="en-GB"/>
        </w:rPr>
      </w:pPr>
    </w:p>
    <w:p w14:paraId="4B4FBA0E" w14:textId="1F3E6303" w:rsidR="001D7E80" w:rsidRDefault="00732079" w:rsidP="00732079">
      <w:pPr>
        <w:widowControl w:val="0"/>
        <w:autoSpaceDE w:val="0"/>
        <w:autoSpaceDN w:val="0"/>
        <w:adjustRightInd w:val="0"/>
        <w:ind w:left="1440" w:hanging="720"/>
        <w:rPr>
          <w:rFonts w:ascii="Times New Roman" w:hAnsi="Times New Roman"/>
        </w:rPr>
      </w:pPr>
      <w:r>
        <w:rPr>
          <w:rFonts w:ascii="Times New Roman" w:hAnsi="Times New Roman"/>
          <w:b/>
        </w:rPr>
        <w:t>2.1</w:t>
      </w:r>
      <w:r>
        <w:rPr>
          <w:rFonts w:ascii="Times New Roman" w:hAnsi="Times New Roman"/>
          <w:b/>
        </w:rPr>
        <w:tab/>
      </w:r>
      <w:r>
        <w:rPr>
          <w:rFonts w:ascii="Times New Roman" w:hAnsi="Times New Roman"/>
        </w:rPr>
        <w:t xml:space="preserve">An easy demonstration having to do with rivalry involves nonsense words superimposed on something meaningful. </w:t>
      </w:r>
    </w:p>
    <w:p w14:paraId="545A1758" w14:textId="51F05139" w:rsidR="00732079" w:rsidRDefault="00732079" w:rsidP="00732079">
      <w:pPr>
        <w:widowControl w:val="0"/>
        <w:autoSpaceDE w:val="0"/>
        <w:autoSpaceDN w:val="0"/>
        <w:adjustRightInd w:val="0"/>
        <w:ind w:left="1440" w:hanging="720"/>
        <w:rPr>
          <w:rFonts w:ascii="Times New Roman" w:hAnsi="Times New Roman"/>
        </w:rPr>
      </w:pPr>
      <w:r>
        <w:rPr>
          <w:rFonts w:ascii="Times New Roman" w:hAnsi="Times New Roman"/>
          <w:b/>
        </w:rPr>
        <w:t>2.2</w:t>
      </w:r>
      <w:r>
        <w:rPr>
          <w:rFonts w:ascii="Times New Roman" w:hAnsi="Times New Roman"/>
          <w:b/>
        </w:rPr>
        <w:tab/>
      </w:r>
      <w:r>
        <w:rPr>
          <w:rFonts w:ascii="Times New Roman" w:hAnsi="Times New Roman"/>
        </w:rPr>
        <w:t>In PowerPoint</w:t>
      </w:r>
      <w:r w:rsidR="00626C2A">
        <w:rPr>
          <w:rFonts w:ascii="Times New Roman" w:hAnsi="Times New Roman"/>
        </w:rPr>
        <w:t>©</w:t>
      </w:r>
      <w:r>
        <w:rPr>
          <w:rFonts w:ascii="Times New Roman" w:hAnsi="Times New Roman"/>
        </w:rPr>
        <w:t>, create a slide wi</w:t>
      </w:r>
      <w:r w:rsidR="00626C2A">
        <w:rPr>
          <w:rFonts w:ascii="Times New Roman" w:hAnsi="Times New Roman"/>
        </w:rPr>
        <w:t>th the word ‘Hello’ written in b</w:t>
      </w:r>
      <w:r>
        <w:rPr>
          <w:rFonts w:ascii="Times New Roman" w:hAnsi="Times New Roman"/>
        </w:rPr>
        <w:t xml:space="preserve">lue, </w:t>
      </w:r>
      <w:r w:rsidR="00B00141">
        <w:rPr>
          <w:rFonts w:ascii="Times New Roman" w:hAnsi="Times New Roman"/>
        </w:rPr>
        <w:t>and on top of it</w:t>
      </w:r>
      <w:r>
        <w:rPr>
          <w:rFonts w:ascii="Times New Roman" w:hAnsi="Times New Roman"/>
        </w:rPr>
        <w:t xml:space="preserve"> </w:t>
      </w:r>
      <w:r w:rsidR="00B00141">
        <w:rPr>
          <w:rFonts w:ascii="Times New Roman" w:hAnsi="Times New Roman"/>
        </w:rPr>
        <w:t>write the</w:t>
      </w:r>
      <w:r>
        <w:rPr>
          <w:rFonts w:ascii="Times New Roman" w:hAnsi="Times New Roman"/>
        </w:rPr>
        <w:t xml:space="preserve"> letters ‘</w:t>
      </w:r>
      <w:proofErr w:type="spellStart"/>
      <w:r>
        <w:rPr>
          <w:rFonts w:ascii="Times New Roman" w:hAnsi="Times New Roman"/>
        </w:rPr>
        <w:t>Cfbal</w:t>
      </w:r>
      <w:proofErr w:type="spellEnd"/>
      <w:r w:rsidR="00B00141">
        <w:rPr>
          <w:rFonts w:ascii="Times New Roman" w:hAnsi="Times New Roman"/>
        </w:rPr>
        <w:t>’ written in red. Make the word on top</w:t>
      </w:r>
      <w:r>
        <w:rPr>
          <w:rFonts w:ascii="Times New Roman" w:hAnsi="Times New Roman"/>
        </w:rPr>
        <w:t xml:space="preserve"> 50% transparent. It will look like this</w:t>
      </w:r>
      <w:r w:rsidR="00411162">
        <w:rPr>
          <w:rFonts w:ascii="Times New Roman" w:hAnsi="Times New Roman"/>
        </w:rPr>
        <w:t xml:space="preserve"> (</w:t>
      </w:r>
      <w:r w:rsidR="00411162">
        <w:rPr>
          <w:rFonts w:ascii="Times New Roman" w:hAnsi="Times New Roman"/>
          <w:b/>
        </w:rPr>
        <w:t>Figure 2)</w:t>
      </w:r>
      <w:r w:rsidR="00411162">
        <w:rPr>
          <w:rFonts w:ascii="Times New Roman" w:hAnsi="Times New Roman"/>
        </w:rPr>
        <w:t>.</w:t>
      </w:r>
    </w:p>
    <w:p w14:paraId="0546F22F" w14:textId="186D1033" w:rsidR="00DD460C" w:rsidRPr="004F06C2" w:rsidRDefault="00682278" w:rsidP="008B306C">
      <w:pPr>
        <w:rPr>
          <w:rFonts w:ascii="Times New Roman" w:hAnsi="Times New Roman" w:cs="Times New Roman"/>
          <w:b/>
        </w:rPr>
      </w:pPr>
      <w:r w:rsidRPr="004F06C2">
        <w:rPr>
          <w:rFonts w:ascii="Times New Roman" w:hAnsi="Times New Roman" w:cs="Times New Roman"/>
          <w:b/>
        </w:rPr>
        <w:t>3</w:t>
      </w:r>
      <w:r w:rsidR="00DD460C" w:rsidRPr="004F06C2">
        <w:rPr>
          <w:rFonts w:ascii="Times New Roman" w:hAnsi="Times New Roman" w:cs="Times New Roman"/>
          <w:b/>
        </w:rPr>
        <w:t xml:space="preserve">. </w:t>
      </w:r>
      <w:r w:rsidR="00DD460C" w:rsidRPr="004F06C2">
        <w:rPr>
          <w:rFonts w:ascii="Times New Roman" w:hAnsi="Times New Roman" w:cs="Times New Roman"/>
          <w:b/>
        </w:rPr>
        <w:tab/>
      </w:r>
      <w:r w:rsidR="004F787D">
        <w:rPr>
          <w:rFonts w:ascii="Times New Roman" w:hAnsi="Times New Roman" w:cs="Times New Roman"/>
          <w:b/>
        </w:rPr>
        <w:t>Running the Experiment</w:t>
      </w:r>
    </w:p>
    <w:p w14:paraId="0772356B" w14:textId="62EC4669" w:rsidR="00B00141" w:rsidRDefault="009C53D4" w:rsidP="008B306C">
      <w:pPr>
        <w:ind w:left="1440" w:hanging="720"/>
        <w:rPr>
          <w:rFonts w:ascii="Times New Roman" w:hAnsi="Times New Roman" w:cs="Times New Roman"/>
        </w:rPr>
      </w:pPr>
      <w:r w:rsidRPr="004F06C2">
        <w:rPr>
          <w:rFonts w:ascii="Times New Roman" w:hAnsi="Times New Roman" w:cs="Times New Roman"/>
          <w:b/>
        </w:rPr>
        <w:t>3</w:t>
      </w:r>
      <w:r w:rsidR="00480A77" w:rsidRPr="004F06C2">
        <w:rPr>
          <w:rFonts w:ascii="Times New Roman" w:hAnsi="Times New Roman" w:cs="Times New Roman"/>
          <w:b/>
        </w:rPr>
        <w:t>.1</w:t>
      </w:r>
      <w:r w:rsidR="00480A77" w:rsidRPr="004F06C2">
        <w:rPr>
          <w:rFonts w:ascii="Times New Roman" w:hAnsi="Times New Roman" w:cs="Times New Roman"/>
        </w:rPr>
        <w:tab/>
      </w:r>
      <w:r w:rsidR="00B00141">
        <w:rPr>
          <w:rFonts w:ascii="Times New Roman" w:hAnsi="Times New Roman" w:cs="Times New Roman"/>
        </w:rPr>
        <w:t>Print the slide on a piece of white paper. Seat a participant in</w:t>
      </w:r>
      <w:r w:rsidR="006414F3">
        <w:rPr>
          <w:rFonts w:ascii="Times New Roman" w:hAnsi="Times New Roman" w:cs="Times New Roman"/>
        </w:rPr>
        <w:t xml:space="preserve"> </w:t>
      </w:r>
      <w:r w:rsidR="00E97CD5">
        <w:rPr>
          <w:rFonts w:ascii="Times New Roman" w:hAnsi="Times New Roman" w:cs="Times New Roman"/>
        </w:rPr>
        <w:t>front of the paper</w:t>
      </w:r>
      <w:r w:rsidR="00B00141">
        <w:rPr>
          <w:rFonts w:ascii="Times New Roman" w:hAnsi="Times New Roman" w:cs="Times New Roman"/>
        </w:rPr>
        <w:t xml:space="preserve"> and ask them to put on the glasses. </w:t>
      </w:r>
    </w:p>
    <w:p w14:paraId="4B23C884" w14:textId="6104F04D" w:rsidR="00480A77" w:rsidRDefault="00B00141" w:rsidP="008B306C">
      <w:pPr>
        <w:ind w:left="1440" w:hanging="720"/>
        <w:rPr>
          <w:rFonts w:ascii="Times New Roman" w:hAnsi="Times New Roman" w:cs="Times New Roman"/>
        </w:rPr>
      </w:pPr>
      <w:r>
        <w:rPr>
          <w:rFonts w:ascii="Times New Roman" w:hAnsi="Times New Roman" w:cs="Times New Roman"/>
          <w:b/>
        </w:rPr>
        <w:t>3.2</w:t>
      </w:r>
      <w:r w:rsidR="00CC1DEC">
        <w:rPr>
          <w:rFonts w:ascii="Times New Roman" w:hAnsi="Times New Roman" w:cs="Times New Roman"/>
        </w:rPr>
        <w:t xml:space="preserve"> </w:t>
      </w:r>
      <w:r>
        <w:rPr>
          <w:rFonts w:ascii="Times New Roman" w:hAnsi="Times New Roman" w:cs="Times New Roman"/>
        </w:rPr>
        <w:tab/>
        <w:t xml:space="preserve">Set the stopwatch to countdown 120 seconds. </w:t>
      </w:r>
    </w:p>
    <w:p w14:paraId="5141B68C" w14:textId="703804DD" w:rsidR="00B00141" w:rsidRDefault="00B00141" w:rsidP="008B306C">
      <w:pPr>
        <w:ind w:left="1440" w:hanging="720"/>
        <w:rPr>
          <w:rFonts w:ascii="Times New Roman" w:hAnsi="Times New Roman" w:cs="Times New Roman"/>
        </w:rPr>
      </w:pPr>
      <w:r>
        <w:rPr>
          <w:rFonts w:ascii="Times New Roman" w:hAnsi="Times New Roman" w:cs="Times New Roman"/>
          <w:b/>
        </w:rPr>
        <w:t>3.3</w:t>
      </w:r>
      <w:r>
        <w:rPr>
          <w:rFonts w:ascii="Times New Roman" w:hAnsi="Times New Roman" w:cs="Times New Roman"/>
          <w:b/>
        </w:rPr>
        <w:tab/>
      </w:r>
      <w:r>
        <w:rPr>
          <w:rFonts w:ascii="Times New Roman" w:hAnsi="Times New Roman" w:cs="Times New Roman"/>
        </w:rPr>
        <w:t xml:space="preserve">Instruct the participant that every ten seconds </w:t>
      </w:r>
      <w:r w:rsidR="00626C2A">
        <w:rPr>
          <w:rFonts w:ascii="Times New Roman" w:hAnsi="Times New Roman" w:cs="Times New Roman"/>
        </w:rPr>
        <w:t>t</w:t>
      </w:r>
      <w:r w:rsidR="00E076C8">
        <w:rPr>
          <w:rFonts w:ascii="Times New Roman" w:hAnsi="Times New Roman" w:cs="Times New Roman"/>
        </w:rPr>
        <w:t>he</w:t>
      </w:r>
      <w:r w:rsidR="00626C2A">
        <w:rPr>
          <w:rFonts w:ascii="Times New Roman" w:hAnsi="Times New Roman" w:cs="Times New Roman"/>
        </w:rPr>
        <w:t>y</w:t>
      </w:r>
      <w:r w:rsidR="00E076C8">
        <w:rPr>
          <w:rFonts w:ascii="Times New Roman" w:hAnsi="Times New Roman" w:cs="Times New Roman"/>
        </w:rPr>
        <w:t xml:space="preserve"> will be asked to report what </w:t>
      </w:r>
      <w:r w:rsidR="00626C2A">
        <w:rPr>
          <w:rFonts w:ascii="Times New Roman" w:hAnsi="Times New Roman" w:cs="Times New Roman"/>
        </w:rPr>
        <w:t>t</w:t>
      </w:r>
      <w:r w:rsidR="00E076C8">
        <w:rPr>
          <w:rFonts w:ascii="Times New Roman" w:hAnsi="Times New Roman" w:cs="Times New Roman"/>
        </w:rPr>
        <w:t>he</w:t>
      </w:r>
      <w:r w:rsidR="00626C2A">
        <w:rPr>
          <w:rFonts w:ascii="Times New Roman" w:hAnsi="Times New Roman" w:cs="Times New Roman"/>
        </w:rPr>
        <w:t>y see</w:t>
      </w:r>
      <w:r w:rsidR="00E076C8">
        <w:rPr>
          <w:rFonts w:ascii="Times New Roman" w:hAnsi="Times New Roman" w:cs="Times New Roman"/>
        </w:rPr>
        <w:t xml:space="preserve">, and that </w:t>
      </w:r>
      <w:r w:rsidR="00626C2A">
        <w:rPr>
          <w:rFonts w:ascii="Times New Roman" w:hAnsi="Times New Roman" w:cs="Times New Roman"/>
        </w:rPr>
        <w:t>t</w:t>
      </w:r>
      <w:r w:rsidR="00E076C8">
        <w:rPr>
          <w:rFonts w:ascii="Times New Roman" w:hAnsi="Times New Roman" w:cs="Times New Roman"/>
        </w:rPr>
        <w:t>he</w:t>
      </w:r>
      <w:r w:rsidR="00626C2A">
        <w:rPr>
          <w:rFonts w:ascii="Times New Roman" w:hAnsi="Times New Roman" w:cs="Times New Roman"/>
        </w:rPr>
        <w:t>y</w:t>
      </w:r>
      <w:r w:rsidR="00E076C8">
        <w:rPr>
          <w:rFonts w:ascii="Times New Roman" w:hAnsi="Times New Roman" w:cs="Times New Roman"/>
        </w:rPr>
        <w:t xml:space="preserve"> should answer</w:t>
      </w:r>
      <w:r w:rsidR="0025427D">
        <w:rPr>
          <w:rFonts w:ascii="Times New Roman" w:hAnsi="Times New Roman" w:cs="Times New Roman"/>
        </w:rPr>
        <w:t xml:space="preserve"> in</w:t>
      </w:r>
      <w:r w:rsidR="00E076C8">
        <w:rPr>
          <w:rFonts w:ascii="Times New Roman" w:hAnsi="Times New Roman" w:cs="Times New Roman"/>
        </w:rPr>
        <w:t xml:space="preserve"> one of three ways, ‘Hello,’ ‘</w:t>
      </w:r>
      <w:proofErr w:type="spellStart"/>
      <w:r w:rsidR="00E076C8">
        <w:rPr>
          <w:rFonts w:ascii="Times New Roman" w:hAnsi="Times New Roman" w:cs="Times New Roman"/>
        </w:rPr>
        <w:t>Cfbal</w:t>
      </w:r>
      <w:proofErr w:type="spellEnd"/>
      <w:r w:rsidR="00E076C8">
        <w:rPr>
          <w:rFonts w:ascii="Times New Roman" w:hAnsi="Times New Roman" w:cs="Times New Roman"/>
        </w:rPr>
        <w:t>,’ or ‘Mixed / Unclear’</w:t>
      </w:r>
      <w:r w:rsidR="00DE30DB">
        <w:rPr>
          <w:rFonts w:ascii="Times New Roman" w:hAnsi="Times New Roman" w:cs="Times New Roman"/>
        </w:rPr>
        <w:t>.</w:t>
      </w:r>
    </w:p>
    <w:p w14:paraId="36EB6EB6" w14:textId="3714ED40" w:rsidR="00E076C8" w:rsidRPr="00E076C8" w:rsidRDefault="00E076C8" w:rsidP="008B306C">
      <w:pPr>
        <w:ind w:left="1440" w:hanging="720"/>
        <w:rPr>
          <w:rFonts w:ascii="Times New Roman" w:hAnsi="Times New Roman" w:cs="Times New Roman"/>
        </w:rPr>
      </w:pPr>
      <w:r>
        <w:rPr>
          <w:rFonts w:ascii="Times New Roman" w:hAnsi="Times New Roman" w:cs="Times New Roman"/>
          <w:b/>
        </w:rPr>
        <w:t>3.4</w:t>
      </w:r>
      <w:r>
        <w:rPr>
          <w:rFonts w:ascii="Times New Roman" w:hAnsi="Times New Roman" w:cs="Times New Roman"/>
          <w:b/>
        </w:rPr>
        <w:tab/>
      </w:r>
      <w:r>
        <w:rPr>
          <w:rFonts w:ascii="Times New Roman" w:hAnsi="Times New Roman" w:cs="Times New Roman"/>
        </w:rPr>
        <w:t xml:space="preserve">Begin the count, and every ten seconds, ask the participant what </w:t>
      </w:r>
      <w:r w:rsidR="00DE30DB">
        <w:rPr>
          <w:rFonts w:ascii="Times New Roman" w:hAnsi="Times New Roman" w:cs="Times New Roman"/>
        </w:rPr>
        <w:t>t</w:t>
      </w:r>
      <w:r>
        <w:rPr>
          <w:rFonts w:ascii="Times New Roman" w:hAnsi="Times New Roman" w:cs="Times New Roman"/>
        </w:rPr>
        <w:t>he</w:t>
      </w:r>
      <w:r w:rsidR="00DE30DB">
        <w:rPr>
          <w:rFonts w:ascii="Times New Roman" w:hAnsi="Times New Roman" w:cs="Times New Roman"/>
        </w:rPr>
        <w:t>y see</w:t>
      </w:r>
      <w:r>
        <w:rPr>
          <w:rFonts w:ascii="Times New Roman" w:hAnsi="Times New Roman" w:cs="Times New Roman"/>
        </w:rPr>
        <w:t xml:space="preserve">. Mark down </w:t>
      </w:r>
      <w:r w:rsidR="00DE30DB">
        <w:rPr>
          <w:rFonts w:ascii="Times New Roman" w:hAnsi="Times New Roman" w:cs="Times New Roman"/>
        </w:rPr>
        <w:t>the</w:t>
      </w:r>
      <w:r>
        <w:rPr>
          <w:rFonts w:ascii="Times New Roman" w:hAnsi="Times New Roman" w:cs="Times New Roman"/>
        </w:rPr>
        <w:t xml:space="preserve"> responses.</w:t>
      </w:r>
    </w:p>
    <w:p w14:paraId="501BE08A" w14:textId="77777777" w:rsidR="0080780C" w:rsidRPr="004F06C2" w:rsidRDefault="0080780C" w:rsidP="008B306C">
      <w:pPr>
        <w:rPr>
          <w:rFonts w:ascii="Times New Roman" w:hAnsi="Times New Roman" w:cs="Times New Roman"/>
        </w:rPr>
      </w:pPr>
      <w:r w:rsidRPr="004F06C2">
        <w:rPr>
          <w:rFonts w:ascii="Times New Roman" w:hAnsi="Times New Roman" w:cs="Times New Roman"/>
          <w:b/>
          <w:sz w:val="28"/>
        </w:rPr>
        <w:t>Representative Result</w:t>
      </w:r>
      <w:r w:rsidRPr="004F06C2">
        <w:rPr>
          <w:rFonts w:ascii="Times New Roman" w:hAnsi="Times New Roman" w:cs="Times New Roman"/>
          <w:b/>
        </w:rPr>
        <w:t xml:space="preserve"> </w:t>
      </w:r>
    </w:p>
    <w:p w14:paraId="173E970D" w14:textId="60467333" w:rsidR="00CC1DEC" w:rsidRDefault="00CC1DEC" w:rsidP="00CC1DEC">
      <w:pPr>
        <w:rPr>
          <w:rFonts w:ascii="Times New Roman" w:hAnsi="Times New Roman" w:cs="Times New Roman"/>
        </w:rPr>
      </w:pPr>
      <w:r>
        <w:rPr>
          <w:rFonts w:ascii="Times New Roman" w:hAnsi="Times New Roman" w:cs="Times New Roman"/>
        </w:rPr>
        <w:t xml:space="preserve">The results </w:t>
      </w:r>
      <w:r w:rsidR="00E076C8">
        <w:rPr>
          <w:rFonts w:ascii="Times New Roman" w:hAnsi="Times New Roman" w:cs="Times New Roman"/>
        </w:rPr>
        <w:t>can be gr</w:t>
      </w:r>
      <w:r w:rsidR="004806B7">
        <w:rPr>
          <w:rFonts w:ascii="Times New Roman" w:hAnsi="Times New Roman" w:cs="Times New Roman"/>
        </w:rPr>
        <w:t xml:space="preserve">aphed by plotting the raw </w:t>
      </w:r>
      <w:r w:rsidR="00411162">
        <w:rPr>
          <w:rFonts w:ascii="Times New Roman" w:hAnsi="Times New Roman" w:cs="Times New Roman"/>
        </w:rPr>
        <w:t>data (</w:t>
      </w:r>
      <w:r w:rsidR="00411162">
        <w:rPr>
          <w:rFonts w:ascii="Times New Roman" w:hAnsi="Times New Roman" w:cs="Times New Roman"/>
          <w:b/>
        </w:rPr>
        <w:t>Figure 3)</w:t>
      </w:r>
      <w:r w:rsidR="00411162">
        <w:rPr>
          <w:rFonts w:ascii="Times New Roman" w:hAnsi="Times New Roman" w:cs="Times New Roman"/>
        </w:rPr>
        <w:t>, which</w:t>
      </w:r>
      <w:r w:rsidR="00DE30DB">
        <w:rPr>
          <w:rFonts w:ascii="Times New Roman" w:hAnsi="Times New Roman" w:cs="Times New Roman"/>
        </w:rPr>
        <w:t xml:space="preserve"> is </w:t>
      </w:r>
      <w:r w:rsidR="00E076C8">
        <w:rPr>
          <w:rFonts w:ascii="Times New Roman" w:hAnsi="Times New Roman" w:cs="Times New Roman"/>
        </w:rPr>
        <w:t xml:space="preserve">what the participant reported seeing as a function of time. </w:t>
      </w:r>
    </w:p>
    <w:p w14:paraId="363F17DC" w14:textId="64894C47" w:rsidR="001E40CC" w:rsidRDefault="001E40CC" w:rsidP="002408E3">
      <w:pPr>
        <w:rPr>
          <w:rFonts w:ascii="Times New Roman" w:hAnsi="Times New Roman" w:cs="Times New Roman"/>
        </w:rPr>
      </w:pPr>
      <w:r>
        <w:rPr>
          <w:rFonts w:ascii="Times New Roman" w:hAnsi="Times New Roman" w:cs="Times New Roman"/>
        </w:rPr>
        <w:lastRenderedPageBreak/>
        <w:t xml:space="preserve">One thing that should be clear is that the participant tends to only be aware </w:t>
      </w:r>
      <w:r w:rsidR="00411162">
        <w:rPr>
          <w:rFonts w:ascii="Times New Roman" w:hAnsi="Times New Roman" w:cs="Times New Roman"/>
        </w:rPr>
        <w:t>of one of the words at a time. T</w:t>
      </w:r>
      <w:r>
        <w:rPr>
          <w:rFonts w:ascii="Times New Roman" w:hAnsi="Times New Roman" w:cs="Times New Roman"/>
        </w:rPr>
        <w:t xml:space="preserve">he one </w:t>
      </w:r>
      <w:r w:rsidR="00DE30DB">
        <w:rPr>
          <w:rFonts w:ascii="Times New Roman" w:hAnsi="Times New Roman" w:cs="Times New Roman"/>
        </w:rPr>
        <w:t xml:space="preserve">they are </w:t>
      </w:r>
      <w:r>
        <w:rPr>
          <w:rFonts w:ascii="Times New Roman" w:hAnsi="Times New Roman" w:cs="Times New Roman"/>
        </w:rPr>
        <w:t>aware of at any given moment can change quickly and frequently</w:t>
      </w:r>
      <w:r w:rsidR="00411162">
        <w:rPr>
          <w:rFonts w:ascii="Times New Roman" w:hAnsi="Times New Roman" w:cs="Times New Roman"/>
        </w:rPr>
        <w:t xml:space="preserve"> though</w:t>
      </w:r>
      <w:r>
        <w:rPr>
          <w:rFonts w:ascii="Times New Roman" w:hAnsi="Times New Roman" w:cs="Times New Roman"/>
        </w:rPr>
        <w:t xml:space="preserve">. This suggests that the brain recognizes that something is not </w:t>
      </w:r>
      <w:r w:rsidR="00DA72B5">
        <w:rPr>
          <w:rFonts w:ascii="Times New Roman" w:hAnsi="Times New Roman" w:cs="Times New Roman"/>
        </w:rPr>
        <w:t>right</w:t>
      </w:r>
      <w:r>
        <w:rPr>
          <w:rFonts w:ascii="Times New Roman" w:hAnsi="Times New Roman" w:cs="Times New Roman"/>
        </w:rPr>
        <w:t xml:space="preserve">, and </w:t>
      </w:r>
      <w:r w:rsidR="00DA72B5">
        <w:rPr>
          <w:rFonts w:ascii="Times New Roman" w:hAnsi="Times New Roman" w:cs="Times New Roman"/>
        </w:rPr>
        <w:t xml:space="preserve">it </w:t>
      </w:r>
      <w:r>
        <w:rPr>
          <w:rFonts w:ascii="Times New Roman" w:hAnsi="Times New Roman" w:cs="Times New Roman"/>
        </w:rPr>
        <w:t>tries to present a stable image to the observer —only here, the brain can’t decide what the right stable image</w:t>
      </w:r>
      <w:r w:rsidR="00DE30DB">
        <w:rPr>
          <w:rFonts w:ascii="Times New Roman" w:hAnsi="Times New Roman" w:cs="Times New Roman"/>
        </w:rPr>
        <w:t xml:space="preserve"> is</w:t>
      </w:r>
      <w:r>
        <w:rPr>
          <w:rFonts w:ascii="Times New Roman" w:hAnsi="Times New Roman" w:cs="Times New Roman"/>
        </w:rPr>
        <w:t>.</w:t>
      </w:r>
    </w:p>
    <w:p w14:paraId="2BC33BCD" w14:textId="360F7AE4" w:rsidR="002408E3" w:rsidRDefault="002408E3" w:rsidP="002408E3">
      <w:pPr>
        <w:rPr>
          <w:rFonts w:ascii="Times New Roman" w:hAnsi="Times New Roman" w:cs="Times New Roman"/>
        </w:rPr>
      </w:pPr>
      <w:r>
        <w:rPr>
          <w:rFonts w:ascii="Times New Roman" w:hAnsi="Times New Roman" w:cs="Times New Roman"/>
        </w:rPr>
        <w:t>From these raw data, the proportion of each report type can also be graphed</w:t>
      </w:r>
      <w:r w:rsidR="00411162">
        <w:rPr>
          <w:rFonts w:ascii="Times New Roman" w:hAnsi="Times New Roman" w:cs="Times New Roman"/>
        </w:rPr>
        <w:t xml:space="preserve"> (</w:t>
      </w:r>
      <w:r w:rsidR="00411162">
        <w:rPr>
          <w:rFonts w:ascii="Times New Roman" w:hAnsi="Times New Roman" w:cs="Times New Roman"/>
          <w:b/>
        </w:rPr>
        <w:t>Figure 4)</w:t>
      </w:r>
      <w:r w:rsidR="00411162">
        <w:rPr>
          <w:rFonts w:ascii="Times New Roman" w:hAnsi="Times New Roman" w:cs="Times New Roman"/>
        </w:rPr>
        <w:t>.</w:t>
      </w:r>
    </w:p>
    <w:p w14:paraId="36D8D883" w14:textId="532A74E0" w:rsidR="007F31F7" w:rsidRPr="007F31F7" w:rsidRDefault="007F31F7" w:rsidP="007F31F7">
      <w:pPr>
        <w:rPr>
          <w:rFonts w:ascii="Times New Roman" w:hAnsi="Times New Roman" w:cs="Times New Roman"/>
        </w:rPr>
      </w:pPr>
      <w:r>
        <w:rPr>
          <w:rFonts w:ascii="Times New Roman" w:hAnsi="Times New Roman" w:cs="Times New Roman"/>
        </w:rPr>
        <w:t>Looking at the results like this should make it clear that even though the participant’s experience changed rapidly and frequently, the word ‘Hello’ dominated. This and similar results are taken as evidence that the brain evaluates the contents of each image and prefers to bring to awareness things that make sense, are familiar, and have meaning.</w:t>
      </w:r>
    </w:p>
    <w:p w14:paraId="66EE3D3D" w14:textId="77777777" w:rsidR="007F31F7" w:rsidRDefault="00DD2B35" w:rsidP="008B306C">
      <w:pPr>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0E0C592C" w14:textId="48145850" w:rsidR="00354D9C" w:rsidRDefault="007F31F7" w:rsidP="008B306C">
      <w:pPr>
        <w:rPr>
          <w:rFonts w:ascii="Times New Roman" w:hAnsi="Times New Roman" w:cs="Times New Roman"/>
        </w:rPr>
      </w:pPr>
      <w:r>
        <w:rPr>
          <w:rFonts w:ascii="Times New Roman" w:hAnsi="Times New Roman" w:cs="Times New Roman"/>
        </w:rPr>
        <w:lastRenderedPageBreak/>
        <w:t xml:space="preserve">Binocular rivalry forms the basis for most 3D movies and games —although these days, they usually use other kinds of filters, not red and cyan. The logic is the same though: If two images are different in just the right ways, and presented to each eye separately, then the brain can be tricked into seeing 3D when the surface it is looking at is actually 2D, like a movie screen. </w:t>
      </w:r>
    </w:p>
    <w:p w14:paraId="3A363564" w14:textId="2FF0E553" w:rsidR="00054AF4" w:rsidRDefault="00054AF4" w:rsidP="008B306C">
      <w:pPr>
        <w:rPr>
          <w:rFonts w:ascii="Times New Roman" w:hAnsi="Times New Roman" w:cs="Times New Roman"/>
        </w:rPr>
      </w:pPr>
      <w:r>
        <w:rPr>
          <w:rFonts w:ascii="Times New Roman" w:hAnsi="Times New Roman" w:cs="Times New Roman"/>
        </w:rPr>
        <w:t>If you look at this picture</w:t>
      </w:r>
      <w:r w:rsidR="00411162">
        <w:rPr>
          <w:rFonts w:ascii="Times New Roman" w:hAnsi="Times New Roman" w:cs="Times New Roman"/>
        </w:rPr>
        <w:t xml:space="preserve"> (</w:t>
      </w:r>
      <w:r w:rsidR="00411162">
        <w:rPr>
          <w:rFonts w:ascii="Times New Roman" w:hAnsi="Times New Roman" w:cs="Times New Roman"/>
          <w:b/>
        </w:rPr>
        <w:t>Figure 5)</w:t>
      </w:r>
      <w:r>
        <w:rPr>
          <w:rFonts w:ascii="Times New Roman" w:hAnsi="Times New Roman" w:cs="Times New Roman"/>
        </w:rPr>
        <w:t xml:space="preserve"> with the glasses, it should appear to be 3D.</w:t>
      </w:r>
    </w:p>
    <w:p w14:paraId="4F8CBEB7" w14:textId="153CB953" w:rsidR="007F31F7" w:rsidRDefault="007F31F7" w:rsidP="00121D5B">
      <w:pPr>
        <w:rPr>
          <w:rFonts w:ascii="Times New Roman" w:hAnsi="Times New Roman" w:cs="Times New Roman"/>
        </w:rPr>
      </w:pPr>
      <w:r>
        <w:rPr>
          <w:rFonts w:ascii="Times New Roman" w:hAnsi="Times New Roman" w:cs="Times New Roman"/>
        </w:rPr>
        <w:t>In recent years, binocular rivalry has also become one of the main paradigms used in studies that try to find the ‘Neural Correlates of Consciousness,</w:t>
      </w:r>
      <w:bookmarkStart w:id="0" w:name="_GoBack"/>
      <w:bookmarkEnd w:id="0"/>
      <w:r>
        <w:rPr>
          <w:rFonts w:ascii="Times New Roman" w:hAnsi="Times New Roman" w:cs="Times New Roman"/>
        </w:rPr>
        <w:t>’ NCC for short. The idea is that some events in the human brain must make information—and visual information in particular— conscious. What are they? Binocular rivalry lets researchers with neuroimaging tools know when the nature of a person’s conscious experience is changing suddenly—like the participant in this demonstration who went from seeing one word to the other. Researchers can then try to map those changes in conscious experience onto events taking place in the brain at those moments</w:t>
      </w:r>
      <w:r w:rsidR="005607E3">
        <w:rPr>
          <w:rFonts w:ascii="Times New Roman" w:hAnsi="Times New Roman" w:cs="Times New Roman"/>
        </w:rPr>
        <w:t>.</w:t>
      </w:r>
      <w:r w:rsidR="00B35C1B">
        <w:rPr>
          <w:rFonts w:ascii="Times New Roman" w:hAnsi="Times New Roman" w:cs="Times New Roman"/>
        </w:rPr>
        <w:t xml:space="preserve"> </w:t>
      </w:r>
      <w:commentRangeStart w:id="1"/>
      <w:r w:rsidR="00B35C1B">
        <w:rPr>
          <w:rFonts w:ascii="Times New Roman" w:hAnsi="Times New Roman" w:cs="Times New Roman"/>
        </w:rPr>
        <w:t xml:space="preserve">For example, </w:t>
      </w:r>
      <w:ins w:id="2" w:author="Jonathan Flombaum" w:date="2014-11-04T06:12:00Z">
        <w:r w:rsidR="00121D5B">
          <w:rPr>
            <w:rFonts w:ascii="Times New Roman" w:hAnsi="Times New Roman" w:cs="Times New Roman"/>
          </w:rPr>
          <w:t>it has been known for quite sometime that</w:t>
        </w:r>
      </w:ins>
      <w:ins w:id="3" w:author="Jonathan Flombaum" w:date="2014-11-04T06:17:00Z">
        <w:r w:rsidR="001F1872">
          <w:rPr>
            <w:rFonts w:ascii="Times New Roman" w:hAnsi="Times New Roman" w:cs="Times New Roman"/>
          </w:rPr>
          <w:t xml:space="preserve"> different</w:t>
        </w:r>
      </w:ins>
      <w:ins w:id="4" w:author="Jonathan Flombaum" w:date="2014-11-04T06:12:00Z">
        <w:r w:rsidR="00121D5B">
          <w:rPr>
            <w:rFonts w:ascii="Times New Roman" w:hAnsi="Times New Roman" w:cs="Times New Roman"/>
          </w:rPr>
          <w:t xml:space="preserve"> </w:t>
        </w:r>
      </w:ins>
      <w:ins w:id="5" w:author="Jonathan Flombaum" w:date="2014-11-04T06:13:00Z">
        <w:r w:rsidR="00121D5B">
          <w:rPr>
            <w:rFonts w:ascii="Times New Roman" w:hAnsi="Times New Roman" w:cs="Times New Roman"/>
          </w:rPr>
          <w:t xml:space="preserve">states of wakefulness —whether a person is asleep, relaxed, or wide awake and even on edge— each correlates with different brain waves, measured using the </w:t>
        </w:r>
      </w:ins>
      <w:ins w:id="6" w:author="Jonathan Flombaum" w:date="2014-11-04T06:15:00Z">
        <w:r w:rsidR="00121D5B">
          <w:rPr>
            <w:rFonts w:ascii="Times New Roman" w:hAnsi="Times New Roman" w:cs="Times New Roman"/>
          </w:rPr>
          <w:t>electroencephalogram</w:t>
        </w:r>
      </w:ins>
      <w:r w:rsidR="00411162">
        <w:rPr>
          <w:rFonts w:ascii="Times New Roman" w:hAnsi="Times New Roman" w:cs="Times New Roman"/>
        </w:rPr>
        <w:t xml:space="preserve"> (</w:t>
      </w:r>
      <w:r w:rsidR="00411162">
        <w:rPr>
          <w:rFonts w:ascii="Times New Roman" w:hAnsi="Times New Roman" w:cs="Times New Roman"/>
          <w:b/>
        </w:rPr>
        <w:t>Figure 6</w:t>
      </w:r>
      <w:r w:rsidR="00411162">
        <w:rPr>
          <w:rFonts w:ascii="Times New Roman" w:hAnsi="Times New Roman" w:cs="Times New Roman"/>
          <w:b/>
        </w:rPr>
        <w:t>)</w:t>
      </w:r>
      <w:ins w:id="7" w:author="Jonathan Flombaum" w:date="2014-11-04T06:13:00Z">
        <w:r w:rsidR="00121D5B">
          <w:rPr>
            <w:rFonts w:ascii="Times New Roman" w:hAnsi="Times New Roman" w:cs="Times New Roman"/>
          </w:rPr>
          <w:t xml:space="preserve">. Current </w:t>
        </w:r>
      </w:ins>
      <w:ins w:id="8" w:author="Jonathan Flombaum" w:date="2014-11-04T06:15:00Z">
        <w:r w:rsidR="00121D5B">
          <w:rPr>
            <w:rFonts w:ascii="Times New Roman" w:hAnsi="Times New Roman" w:cs="Times New Roman"/>
          </w:rPr>
          <w:t>research is trying to determine whether changes between states of wakefulness correlate with changes in conscious percept</w:t>
        </w:r>
      </w:ins>
      <w:ins w:id="9" w:author="Jonathan Flombaum" w:date="2014-11-04T06:16:00Z">
        <w:r w:rsidR="00121D5B">
          <w:rPr>
            <w:rFonts w:ascii="Times New Roman" w:hAnsi="Times New Roman" w:cs="Times New Roman"/>
          </w:rPr>
          <w:t>i</w:t>
        </w:r>
      </w:ins>
      <w:ins w:id="10" w:author="Jonathan Flombaum" w:date="2014-11-04T06:15:00Z">
        <w:r w:rsidR="00121D5B">
          <w:rPr>
            <w:rFonts w:ascii="Times New Roman" w:hAnsi="Times New Roman" w:cs="Times New Roman"/>
          </w:rPr>
          <w:t xml:space="preserve">on, diagnosed </w:t>
        </w:r>
      </w:ins>
      <w:ins w:id="11" w:author="Jonathan Flombaum" w:date="2014-11-04T06:16:00Z">
        <w:r w:rsidR="00121D5B">
          <w:rPr>
            <w:rFonts w:ascii="Times New Roman" w:hAnsi="Times New Roman" w:cs="Times New Roman"/>
          </w:rPr>
          <w:t xml:space="preserve">using the binocular rivalry paradigm. </w:t>
        </w:r>
      </w:ins>
      <w:del w:id="12" w:author="Jonathan Flombaum" w:date="2014-11-04T06:16:00Z">
        <w:r w:rsidR="00B35C1B" w:rsidDel="00121D5B">
          <w:rPr>
            <w:rFonts w:ascii="Times New Roman" w:hAnsi="Times New Roman" w:cs="Times New Roman"/>
          </w:rPr>
          <w:delText xml:space="preserve">ongoing research tries to relate changes in the image a person is aware of under rivalry with ongoing brain waves that are known to relate to states of wakefulness, sleep, and relaxation. </w:delText>
        </w:r>
        <w:commentRangeEnd w:id="1"/>
        <w:r w:rsidR="00576BFD" w:rsidDel="00121D5B">
          <w:rPr>
            <w:rStyle w:val="CommentReference"/>
          </w:rPr>
          <w:commentReference w:id="1"/>
        </w:r>
      </w:del>
    </w:p>
    <w:p w14:paraId="10461727" w14:textId="77777777" w:rsidR="00E11E12" w:rsidRDefault="00E11E12" w:rsidP="008B306C">
      <w:pPr>
        <w:rPr>
          <w:rFonts w:ascii="Times New Roman" w:hAnsi="Times New Roman" w:cs="Times New Roman"/>
        </w:rPr>
      </w:pPr>
    </w:p>
    <w:p w14:paraId="6BF2FB3F" w14:textId="47CF2FC0" w:rsidR="00E11E12" w:rsidRDefault="00411162" w:rsidP="008B306C">
      <w:pPr>
        <w:rPr>
          <w:rFonts w:ascii="Times New Roman" w:hAnsi="Times New Roman" w:cs="Times New Roman"/>
        </w:rPr>
      </w:pPr>
      <w:r>
        <w:rPr>
          <w:rFonts w:ascii="Times New Roman" w:hAnsi="Times New Roman" w:cs="Times New Roman"/>
        </w:rPr>
        <w:t>Legend:</w:t>
      </w:r>
    </w:p>
    <w:p w14:paraId="639D960C" w14:textId="77777777" w:rsidR="00E11E12" w:rsidRDefault="00E11E12" w:rsidP="008B306C">
      <w:pPr>
        <w:rPr>
          <w:rFonts w:ascii="Times New Roman" w:hAnsi="Times New Roman" w:cs="Times New Roman"/>
        </w:rPr>
      </w:pPr>
    </w:p>
    <w:p w14:paraId="1718AC75" w14:textId="77777777" w:rsidR="00E11E12" w:rsidRPr="00B00141" w:rsidRDefault="00E11E12" w:rsidP="00E11E12">
      <w:pPr>
        <w:jc w:val="center"/>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1</w:t>
      </w:r>
      <w:r w:rsidRPr="004F06C2">
        <w:rPr>
          <w:rFonts w:ascii="Times New Roman" w:hAnsi="Times New Roman" w:cs="Times New Roman"/>
          <w:b/>
        </w:rPr>
        <w:t xml:space="preserve"> – </w:t>
      </w:r>
      <w:r>
        <w:rPr>
          <w:rFonts w:ascii="Times New Roman" w:hAnsi="Times New Roman" w:cs="Times New Roman"/>
          <w:b/>
        </w:rPr>
        <w:t xml:space="preserve">A pair of red-cyan rivalry glasses. </w:t>
      </w:r>
      <w:r>
        <w:rPr>
          <w:rFonts w:ascii="Times New Roman" w:hAnsi="Times New Roman" w:cs="Times New Roman"/>
        </w:rPr>
        <w:t xml:space="preserve">The glasses make it possible to present two overlaid images such that only one arrives to each eye. </w:t>
      </w:r>
    </w:p>
    <w:p w14:paraId="289CC2C5" w14:textId="77777777" w:rsidR="00E11E12" w:rsidRPr="00B00141" w:rsidRDefault="00E11E12" w:rsidP="00E11E12">
      <w:pPr>
        <w:jc w:val="center"/>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2</w:t>
      </w:r>
      <w:r w:rsidRPr="004F06C2">
        <w:rPr>
          <w:rFonts w:ascii="Times New Roman" w:hAnsi="Times New Roman" w:cs="Times New Roman"/>
          <w:b/>
        </w:rPr>
        <w:t xml:space="preserve"> – </w:t>
      </w:r>
      <w:r>
        <w:rPr>
          <w:rFonts w:ascii="Times New Roman" w:hAnsi="Times New Roman" w:cs="Times New Roman"/>
          <w:b/>
        </w:rPr>
        <w:t xml:space="preserve">Sample stimulus for a demonstration of binocular rivalry. </w:t>
      </w:r>
      <w:r>
        <w:rPr>
          <w:rFonts w:ascii="Times New Roman" w:hAnsi="Times New Roman" w:cs="Times New Roman"/>
        </w:rPr>
        <w:t>The word ‘Hello’ is written in blue, and in a 50% transparent red, the nonsense letters ‘</w:t>
      </w:r>
      <w:proofErr w:type="spellStart"/>
      <w:r>
        <w:rPr>
          <w:rFonts w:ascii="Times New Roman" w:hAnsi="Times New Roman" w:cs="Times New Roman"/>
        </w:rPr>
        <w:t>Cfbal</w:t>
      </w:r>
      <w:proofErr w:type="spellEnd"/>
      <w:r>
        <w:rPr>
          <w:rFonts w:ascii="Times New Roman" w:hAnsi="Times New Roman" w:cs="Times New Roman"/>
        </w:rPr>
        <w:t>’ are written on top.</w:t>
      </w:r>
    </w:p>
    <w:p w14:paraId="20E8D73C" w14:textId="77777777" w:rsidR="00E11E12" w:rsidRDefault="00E11E12" w:rsidP="00E11E12">
      <w:pPr>
        <w:jc w:val="center"/>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3</w:t>
      </w:r>
      <w:r w:rsidRPr="004F06C2">
        <w:rPr>
          <w:rFonts w:ascii="Times New Roman" w:hAnsi="Times New Roman" w:cs="Times New Roman"/>
          <w:b/>
        </w:rPr>
        <w:t xml:space="preserve"> – </w:t>
      </w:r>
      <w:r>
        <w:rPr>
          <w:rFonts w:ascii="Times New Roman" w:hAnsi="Times New Roman" w:cs="Times New Roman"/>
          <w:b/>
        </w:rPr>
        <w:t xml:space="preserve">Participants reports what he sees every 10-seconds. </w:t>
      </w:r>
      <w:r>
        <w:rPr>
          <w:rFonts w:ascii="Times New Roman" w:hAnsi="Times New Roman" w:cs="Times New Roman"/>
        </w:rPr>
        <w:t>The majority of reports involve the coherent word ‘Hello.’ But critically, the object the participant is aware of changes frequently, and can change rapidly.</w:t>
      </w:r>
    </w:p>
    <w:p w14:paraId="1F95E035" w14:textId="4DB78335" w:rsidR="00E11E12" w:rsidRPr="005373F3" w:rsidRDefault="00E11E12" w:rsidP="00E11E12">
      <w:pPr>
        <w:jc w:val="center"/>
        <w:rPr>
          <w:rFonts w:ascii="Times New Roman" w:hAnsi="Times New Roman" w:cs="Times New Roman"/>
        </w:rPr>
      </w:pPr>
    </w:p>
    <w:p w14:paraId="53C708B3" w14:textId="77777777" w:rsidR="00E11E12" w:rsidRDefault="00E11E12" w:rsidP="00E11E12">
      <w:pPr>
        <w:jc w:val="center"/>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4</w:t>
      </w:r>
      <w:r w:rsidRPr="004F06C2">
        <w:rPr>
          <w:rFonts w:ascii="Times New Roman" w:hAnsi="Times New Roman" w:cs="Times New Roman"/>
          <w:b/>
        </w:rPr>
        <w:t xml:space="preserve"> – </w:t>
      </w:r>
      <w:r>
        <w:rPr>
          <w:rFonts w:ascii="Times New Roman" w:hAnsi="Times New Roman" w:cs="Times New Roman"/>
          <w:b/>
        </w:rPr>
        <w:t xml:space="preserve">Percentage of reporting each category of visual image. </w:t>
      </w:r>
      <w:r>
        <w:rPr>
          <w:rFonts w:ascii="Times New Roman" w:hAnsi="Times New Roman" w:cs="Times New Roman"/>
        </w:rPr>
        <w:t xml:space="preserve">The majority of reports clearly involve the coherent word ‘Hello.’ </w:t>
      </w:r>
    </w:p>
    <w:p w14:paraId="15A5A4C1" w14:textId="14316864" w:rsidR="00E11E12" w:rsidRDefault="00E11E12" w:rsidP="00E11E12">
      <w:pPr>
        <w:jc w:val="center"/>
        <w:rPr>
          <w:rFonts w:ascii="Times New Roman" w:hAnsi="Times New Roman" w:cs="Times New Roman"/>
        </w:rPr>
      </w:pPr>
    </w:p>
    <w:p w14:paraId="0EAE3EE8" w14:textId="77777777" w:rsidR="00E11E12" w:rsidRDefault="00E11E12" w:rsidP="00E11E12">
      <w:pPr>
        <w:jc w:val="center"/>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5</w:t>
      </w:r>
      <w:r w:rsidRPr="004F06C2">
        <w:rPr>
          <w:rFonts w:ascii="Times New Roman" w:hAnsi="Times New Roman" w:cs="Times New Roman"/>
          <w:b/>
        </w:rPr>
        <w:t xml:space="preserve"> – </w:t>
      </w:r>
      <w:r>
        <w:rPr>
          <w:rFonts w:ascii="Times New Roman" w:hAnsi="Times New Roman" w:cs="Times New Roman"/>
          <w:b/>
        </w:rPr>
        <w:t xml:space="preserve">A sample of a 3D stimulus that takes advantage of binocular rivalry. </w:t>
      </w:r>
      <w:r>
        <w:rPr>
          <w:rFonts w:ascii="Times New Roman" w:hAnsi="Times New Roman" w:cs="Times New Roman"/>
        </w:rPr>
        <w:t xml:space="preserve">In this case, the two overlaid images are identical, but slightly misaligned. This takes advantage of the fact that the brain always uses slight misalignment in the two images arriving at the eyes to infer 3D relationships between objects in the world.  </w:t>
      </w:r>
    </w:p>
    <w:p w14:paraId="4DB00600" w14:textId="5E99371A" w:rsidR="00E11E12" w:rsidRPr="00E11E12" w:rsidRDefault="00E11E12" w:rsidP="00E11E12">
      <w:pPr>
        <w:rPr>
          <w:rFonts w:ascii="Times New Roman" w:hAnsi="Times New Roman" w:cs="Times New Roman"/>
        </w:rPr>
      </w:pPr>
      <w:r>
        <w:rPr>
          <w:rFonts w:ascii="Times New Roman" w:hAnsi="Times New Roman" w:cs="Times New Roman"/>
          <w:b/>
        </w:rPr>
        <w:t xml:space="preserve">Figure 6: </w:t>
      </w:r>
      <w:r w:rsidRPr="00E11E12">
        <w:rPr>
          <w:rFonts w:ascii="Times New Roman" w:hAnsi="Times New Roman" w:cs="Times New Roman"/>
          <w:b/>
        </w:rPr>
        <w:t>Normal Adult Brain Waves</w:t>
      </w:r>
      <w:r>
        <w:rPr>
          <w:rFonts w:ascii="Times New Roman" w:hAnsi="Times New Roman" w:cs="Times New Roman"/>
          <w:b/>
        </w:rPr>
        <w:t xml:space="preserve">. </w:t>
      </w:r>
      <w:r>
        <w:rPr>
          <w:rFonts w:ascii="Times New Roman" w:hAnsi="Times New Roman" w:cs="Times New Roman"/>
        </w:rPr>
        <w:t xml:space="preserve">Normal adult brain waves for adults awake with mental activity, awake and resting, sleeping, and in a deep sleep. </w:t>
      </w:r>
    </w:p>
    <w:p w14:paraId="2F92356F" w14:textId="77777777" w:rsidR="00E11E12" w:rsidRPr="009D5784" w:rsidRDefault="00E11E12" w:rsidP="008B306C">
      <w:pPr>
        <w:rPr>
          <w:rFonts w:ascii="Times New Roman" w:hAnsi="Times New Roman" w:cs="Times New Roman"/>
        </w:rPr>
      </w:pPr>
    </w:p>
    <w:sectPr w:rsidR="00E11E12" w:rsidRPr="009D5784"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aron Kolski-Andreaco" w:date="2014-10-30T14:32:00Z" w:initials="AK">
    <w:p w14:paraId="1B1E290D" w14:textId="4190BA1D" w:rsidR="00121D5B" w:rsidRDefault="00121D5B">
      <w:pPr>
        <w:pStyle w:val="CommentText"/>
      </w:pPr>
      <w:r>
        <w:rPr>
          <w:rStyle w:val="CommentReference"/>
        </w:rPr>
        <w:annotationRef/>
      </w:r>
      <w:r>
        <w:t xml:space="preserve">I think this sentence is not worded correctly.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1E290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19E9"/>
    <w:rsid w:val="00047254"/>
    <w:rsid w:val="00050FD9"/>
    <w:rsid w:val="000510F9"/>
    <w:rsid w:val="00052503"/>
    <w:rsid w:val="00054AF4"/>
    <w:rsid w:val="00066903"/>
    <w:rsid w:val="000930C5"/>
    <w:rsid w:val="00095673"/>
    <w:rsid w:val="000B7042"/>
    <w:rsid w:val="000D036C"/>
    <w:rsid w:val="000D2C46"/>
    <w:rsid w:val="000E0ADD"/>
    <w:rsid w:val="000E20EF"/>
    <w:rsid w:val="000E400D"/>
    <w:rsid w:val="00102FEA"/>
    <w:rsid w:val="0011610C"/>
    <w:rsid w:val="00121D5B"/>
    <w:rsid w:val="001255E0"/>
    <w:rsid w:val="00150EB5"/>
    <w:rsid w:val="00151E01"/>
    <w:rsid w:val="001609D8"/>
    <w:rsid w:val="0018125A"/>
    <w:rsid w:val="00181BE1"/>
    <w:rsid w:val="00182B6C"/>
    <w:rsid w:val="00182F85"/>
    <w:rsid w:val="001A034D"/>
    <w:rsid w:val="001A3C90"/>
    <w:rsid w:val="001C136E"/>
    <w:rsid w:val="001D7E80"/>
    <w:rsid w:val="001E40CC"/>
    <w:rsid w:val="001F1872"/>
    <w:rsid w:val="001F4052"/>
    <w:rsid w:val="001F724D"/>
    <w:rsid w:val="00211FCF"/>
    <w:rsid w:val="00223B73"/>
    <w:rsid w:val="00225CE2"/>
    <w:rsid w:val="002408E3"/>
    <w:rsid w:val="0025427D"/>
    <w:rsid w:val="002626C5"/>
    <w:rsid w:val="00286B40"/>
    <w:rsid w:val="002920C0"/>
    <w:rsid w:val="002C4C46"/>
    <w:rsid w:val="002D3FE5"/>
    <w:rsid w:val="002E5CBD"/>
    <w:rsid w:val="00304653"/>
    <w:rsid w:val="00323866"/>
    <w:rsid w:val="00354D9C"/>
    <w:rsid w:val="00383E9F"/>
    <w:rsid w:val="00384C1C"/>
    <w:rsid w:val="003F4D6F"/>
    <w:rsid w:val="00411162"/>
    <w:rsid w:val="00414318"/>
    <w:rsid w:val="004149C1"/>
    <w:rsid w:val="004160BE"/>
    <w:rsid w:val="00437FC9"/>
    <w:rsid w:val="00442C4D"/>
    <w:rsid w:val="0045001E"/>
    <w:rsid w:val="00467282"/>
    <w:rsid w:val="004806B7"/>
    <w:rsid w:val="00480A77"/>
    <w:rsid w:val="00496463"/>
    <w:rsid w:val="00497048"/>
    <w:rsid w:val="004B25E0"/>
    <w:rsid w:val="004E6A0B"/>
    <w:rsid w:val="004F06C2"/>
    <w:rsid w:val="004F2EF4"/>
    <w:rsid w:val="004F59DC"/>
    <w:rsid w:val="004F787D"/>
    <w:rsid w:val="0051701C"/>
    <w:rsid w:val="0052303E"/>
    <w:rsid w:val="00530F8A"/>
    <w:rsid w:val="005373F3"/>
    <w:rsid w:val="00547408"/>
    <w:rsid w:val="005607E3"/>
    <w:rsid w:val="005724D4"/>
    <w:rsid w:val="00576BFD"/>
    <w:rsid w:val="00594C41"/>
    <w:rsid w:val="00597F7A"/>
    <w:rsid w:val="005B00B0"/>
    <w:rsid w:val="005B442B"/>
    <w:rsid w:val="005B6CC0"/>
    <w:rsid w:val="005C551B"/>
    <w:rsid w:val="005C72EE"/>
    <w:rsid w:val="005C7D8E"/>
    <w:rsid w:val="005D30C0"/>
    <w:rsid w:val="00611584"/>
    <w:rsid w:val="006207DC"/>
    <w:rsid w:val="00626C2A"/>
    <w:rsid w:val="006414F3"/>
    <w:rsid w:val="006422E3"/>
    <w:rsid w:val="00652243"/>
    <w:rsid w:val="00664DE4"/>
    <w:rsid w:val="00671C44"/>
    <w:rsid w:val="00672EC8"/>
    <w:rsid w:val="00677168"/>
    <w:rsid w:val="00682278"/>
    <w:rsid w:val="006A5547"/>
    <w:rsid w:val="006C2DEA"/>
    <w:rsid w:val="006D1120"/>
    <w:rsid w:val="006D301A"/>
    <w:rsid w:val="00700118"/>
    <w:rsid w:val="00732079"/>
    <w:rsid w:val="00756BF6"/>
    <w:rsid w:val="00784D0D"/>
    <w:rsid w:val="00790919"/>
    <w:rsid w:val="0079092B"/>
    <w:rsid w:val="007926AF"/>
    <w:rsid w:val="007A3110"/>
    <w:rsid w:val="007A6FD6"/>
    <w:rsid w:val="007B4E74"/>
    <w:rsid w:val="007F31F7"/>
    <w:rsid w:val="007F47D2"/>
    <w:rsid w:val="008029E0"/>
    <w:rsid w:val="0080780C"/>
    <w:rsid w:val="00815AE4"/>
    <w:rsid w:val="00830116"/>
    <w:rsid w:val="00834A19"/>
    <w:rsid w:val="008376E1"/>
    <w:rsid w:val="00856C6E"/>
    <w:rsid w:val="00884DD7"/>
    <w:rsid w:val="008B306C"/>
    <w:rsid w:val="008D6E0D"/>
    <w:rsid w:val="008F01A3"/>
    <w:rsid w:val="008F3874"/>
    <w:rsid w:val="00913CF6"/>
    <w:rsid w:val="00925974"/>
    <w:rsid w:val="0093131F"/>
    <w:rsid w:val="00966741"/>
    <w:rsid w:val="0099075F"/>
    <w:rsid w:val="009A413B"/>
    <w:rsid w:val="009B2001"/>
    <w:rsid w:val="009B75A4"/>
    <w:rsid w:val="009C53D4"/>
    <w:rsid w:val="009D535C"/>
    <w:rsid w:val="009D5784"/>
    <w:rsid w:val="009F3D37"/>
    <w:rsid w:val="00A0250F"/>
    <w:rsid w:val="00A10E92"/>
    <w:rsid w:val="00A14B25"/>
    <w:rsid w:val="00A2302D"/>
    <w:rsid w:val="00A25881"/>
    <w:rsid w:val="00A320B0"/>
    <w:rsid w:val="00A75725"/>
    <w:rsid w:val="00A7677C"/>
    <w:rsid w:val="00A838D6"/>
    <w:rsid w:val="00AB44FD"/>
    <w:rsid w:val="00AD05D8"/>
    <w:rsid w:val="00AF2A16"/>
    <w:rsid w:val="00AF6052"/>
    <w:rsid w:val="00B00141"/>
    <w:rsid w:val="00B05C43"/>
    <w:rsid w:val="00B22407"/>
    <w:rsid w:val="00B30157"/>
    <w:rsid w:val="00B33483"/>
    <w:rsid w:val="00B35C1B"/>
    <w:rsid w:val="00B453E4"/>
    <w:rsid w:val="00B46BA1"/>
    <w:rsid w:val="00B501DD"/>
    <w:rsid w:val="00B556A5"/>
    <w:rsid w:val="00B63826"/>
    <w:rsid w:val="00B70C93"/>
    <w:rsid w:val="00B775DE"/>
    <w:rsid w:val="00B962D9"/>
    <w:rsid w:val="00BE046A"/>
    <w:rsid w:val="00C124F6"/>
    <w:rsid w:val="00C12940"/>
    <w:rsid w:val="00C2607A"/>
    <w:rsid w:val="00C26DEA"/>
    <w:rsid w:val="00C71533"/>
    <w:rsid w:val="00C76BB5"/>
    <w:rsid w:val="00C82069"/>
    <w:rsid w:val="00C92A96"/>
    <w:rsid w:val="00C94AB2"/>
    <w:rsid w:val="00CC1DEC"/>
    <w:rsid w:val="00CE1B4D"/>
    <w:rsid w:val="00CE2BA3"/>
    <w:rsid w:val="00D210CD"/>
    <w:rsid w:val="00D4648E"/>
    <w:rsid w:val="00D53287"/>
    <w:rsid w:val="00D80473"/>
    <w:rsid w:val="00D8678B"/>
    <w:rsid w:val="00DA72B5"/>
    <w:rsid w:val="00DB495B"/>
    <w:rsid w:val="00DB7F77"/>
    <w:rsid w:val="00DC298C"/>
    <w:rsid w:val="00DC489E"/>
    <w:rsid w:val="00DC6B1F"/>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66872"/>
    <w:rsid w:val="00E7090B"/>
    <w:rsid w:val="00E83D20"/>
    <w:rsid w:val="00E97CD5"/>
    <w:rsid w:val="00EA069F"/>
    <w:rsid w:val="00ED2850"/>
    <w:rsid w:val="00ED366F"/>
    <w:rsid w:val="00EF3649"/>
    <w:rsid w:val="00F05901"/>
    <w:rsid w:val="00F11A92"/>
    <w:rsid w:val="00F157C6"/>
    <w:rsid w:val="00F23762"/>
    <w:rsid w:val="00F3052D"/>
    <w:rsid w:val="00F320BA"/>
    <w:rsid w:val="00F61FB5"/>
    <w:rsid w:val="00FA0A03"/>
    <w:rsid w:val="00FB369E"/>
    <w:rsid w:val="00FC07BE"/>
    <w:rsid w:val="00FC15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AA932D0F-DA10-46E7-BE84-BBF4BE145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2015-02-10T18:57:00Z</dcterms:created>
  <dcterms:modified xsi:type="dcterms:W3CDTF">2015-02-10T18:57:00Z</dcterms:modified>
</cp:coreProperties>
</file>